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A5B30C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342F5F">
        <w:rPr>
          <w:rStyle w:val="Strong"/>
          <w:b/>
          <w:bCs w:val="0"/>
          <w:sz w:val="24"/>
          <w:szCs w:val="24"/>
        </w:rPr>
        <w:t>25-G00</w:t>
      </w:r>
      <w:r w:rsidR="00785E33">
        <w:rPr>
          <w:rStyle w:val="Strong"/>
          <w:b/>
          <w:bCs w:val="0"/>
          <w:sz w:val="24"/>
          <w:szCs w:val="24"/>
        </w:rPr>
        <w:t>7</w:t>
      </w:r>
      <w:r w:rsidR="00342F5F">
        <w:rPr>
          <w:rStyle w:val="Strong"/>
          <w:b/>
          <w:bCs w:val="0"/>
          <w:sz w:val="24"/>
          <w:szCs w:val="24"/>
        </w:rPr>
        <w:t>-2</w:t>
      </w:r>
      <w:r w:rsidR="00D32AEA">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342F5F" w:rsidRDefault="00DE3F38" w:rsidP="006E17EC">
            <w:pPr>
              <w:pStyle w:val="TableContents"/>
              <w:rPr>
                <w:rFonts w:asciiTheme="minorHAnsi" w:hAnsiTheme="minorHAnsi"/>
                <w:sz w:val="22"/>
                <w:szCs w:val="22"/>
                <w:lang w:eastAsia="en-US"/>
              </w:rPr>
            </w:pPr>
            <w:r w:rsidRPr="00342F5F">
              <w:rPr>
                <w:rFonts w:asciiTheme="minorHAnsi" w:hAnsiTheme="minorHAnsi"/>
                <w:sz w:val="22"/>
                <w:szCs w:val="22"/>
                <w:lang w:eastAsia="en-US"/>
              </w:rPr>
              <w:t xml:space="preserve">Firm/consortium’s experience and reputation </w:t>
            </w:r>
            <w:r w:rsidR="00B52A14" w:rsidRPr="00342F5F">
              <w:rPr>
                <w:rFonts w:asciiTheme="minorHAnsi" w:hAnsiTheme="minorHAnsi"/>
                <w:sz w:val="22"/>
                <w:szCs w:val="22"/>
                <w:lang w:eastAsia="en-US"/>
              </w:rPr>
              <w:t>with</w:t>
            </w:r>
            <w:r w:rsidRPr="00342F5F">
              <w:rPr>
                <w:rFonts w:asciiTheme="minorHAnsi" w:hAnsiTheme="minorHAnsi"/>
                <w:sz w:val="22"/>
                <w:szCs w:val="22"/>
                <w:lang w:eastAsia="en-US"/>
              </w:rPr>
              <w:t xml:space="preserve"> similar </w:t>
            </w:r>
            <w:r w:rsidR="00AD3DBB" w:rsidRPr="00342F5F">
              <w:rPr>
                <w:rFonts w:asciiTheme="minorHAnsi" w:hAnsiTheme="minorHAnsi"/>
                <w:sz w:val="22"/>
                <w:szCs w:val="22"/>
                <w:lang w:eastAsia="en-US"/>
              </w:rPr>
              <w:t>supply of Goods</w:t>
            </w:r>
          </w:p>
        </w:tc>
        <w:tc>
          <w:tcPr>
            <w:tcW w:w="5367" w:type="dxa"/>
            <w:shd w:val="clear" w:color="auto" w:fill="auto"/>
          </w:tcPr>
          <w:p w14:paraId="3E215B08" w14:textId="77777777" w:rsidR="006E17EC" w:rsidRDefault="00342F5F" w:rsidP="003D48C1">
            <w:pPr>
              <w:pStyle w:val="TableContents"/>
              <w:numPr>
                <w:ilvl w:val="0"/>
                <w:numId w:val="3"/>
              </w:numPr>
              <w:rPr>
                <w:rFonts w:asciiTheme="minorHAnsi" w:hAnsiTheme="minorHAnsi"/>
                <w:sz w:val="22"/>
                <w:szCs w:val="22"/>
              </w:rPr>
            </w:pPr>
            <w:r>
              <w:rPr>
                <w:rFonts w:asciiTheme="minorHAnsi" w:hAnsiTheme="minorHAnsi"/>
                <w:sz w:val="22"/>
                <w:szCs w:val="22"/>
              </w:rPr>
              <w:t xml:space="preserve">Provide at least </w:t>
            </w:r>
            <w:r w:rsidR="003D48C1">
              <w:rPr>
                <w:rFonts w:asciiTheme="minorHAnsi" w:hAnsiTheme="minorHAnsi"/>
                <w:sz w:val="22"/>
                <w:szCs w:val="22"/>
              </w:rPr>
              <w:t>2</w:t>
            </w:r>
            <w:r>
              <w:rPr>
                <w:rFonts w:asciiTheme="minorHAnsi" w:hAnsiTheme="minorHAnsi"/>
                <w:sz w:val="22"/>
                <w:szCs w:val="22"/>
              </w:rPr>
              <w:t xml:space="preserve"> </w:t>
            </w:r>
            <w:r w:rsidR="00C85BAD">
              <w:rPr>
                <w:rFonts w:asciiTheme="minorHAnsi" w:hAnsiTheme="minorHAnsi"/>
                <w:sz w:val="22"/>
                <w:szCs w:val="22"/>
              </w:rPr>
              <w:t xml:space="preserve">references </w:t>
            </w:r>
          </w:p>
          <w:p w14:paraId="3ADDF29E" w14:textId="6F6FFB91" w:rsidR="00F92C11" w:rsidRPr="00342F5F" w:rsidRDefault="00F92C11" w:rsidP="00F92C11">
            <w:pPr>
              <w:pStyle w:val="TableContents"/>
              <w:numPr>
                <w:ilvl w:val="0"/>
                <w:numId w:val="11"/>
              </w:numPr>
              <w:rPr>
                <w:rFonts w:asciiTheme="minorHAnsi" w:hAnsiTheme="minorHAnsi"/>
                <w:sz w:val="22"/>
                <w:szCs w:val="22"/>
              </w:rPr>
            </w:pPr>
            <w:r>
              <w:rPr>
                <w:rFonts w:asciiTheme="minorHAnsi" w:hAnsiTheme="minorHAnsi"/>
                <w:sz w:val="22"/>
                <w:szCs w:val="22"/>
              </w:rPr>
              <w:t xml:space="preserve">To confirm company involvement in similar activities </w:t>
            </w:r>
          </w:p>
        </w:tc>
        <w:tc>
          <w:tcPr>
            <w:tcW w:w="1360" w:type="dxa"/>
            <w:shd w:val="clear" w:color="auto" w:fill="auto"/>
            <w:vAlign w:val="center"/>
          </w:tcPr>
          <w:p w14:paraId="6FB170A3" w14:textId="6C329107" w:rsidR="006E17EC" w:rsidRPr="00342F5F" w:rsidRDefault="00C85BA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342F5F">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342F5F" w:rsidRDefault="00AD3DBB" w:rsidP="006E17EC">
            <w:pPr>
              <w:pStyle w:val="TableContents"/>
              <w:rPr>
                <w:rFonts w:asciiTheme="minorHAnsi" w:hAnsiTheme="minorHAnsi"/>
                <w:sz w:val="22"/>
                <w:szCs w:val="22"/>
                <w:lang w:eastAsia="en-US"/>
              </w:rPr>
            </w:pPr>
            <w:r w:rsidRPr="00342F5F">
              <w:rPr>
                <w:rFonts w:asciiTheme="minorHAnsi" w:hAnsiTheme="minorHAnsi"/>
                <w:sz w:val="22"/>
                <w:szCs w:val="22"/>
                <w:lang w:eastAsia="en-US"/>
              </w:rPr>
              <w:t>Delivery time</w:t>
            </w:r>
          </w:p>
        </w:tc>
        <w:tc>
          <w:tcPr>
            <w:tcW w:w="5367" w:type="dxa"/>
            <w:shd w:val="clear" w:color="auto" w:fill="auto"/>
          </w:tcPr>
          <w:p w14:paraId="4BA71FA2" w14:textId="14BBD6DF" w:rsidR="006E17EC" w:rsidRPr="00342F5F" w:rsidRDefault="00342F5F" w:rsidP="00846B18">
            <w:pPr>
              <w:pStyle w:val="TableContents"/>
              <w:numPr>
                <w:ilvl w:val="0"/>
                <w:numId w:val="4"/>
              </w:numPr>
              <w:rPr>
                <w:rFonts w:asciiTheme="minorHAnsi" w:hAnsiTheme="minorHAnsi"/>
                <w:sz w:val="22"/>
                <w:szCs w:val="22"/>
              </w:rPr>
            </w:pPr>
            <w:r>
              <w:rPr>
                <w:rFonts w:asciiTheme="minorHAnsi" w:hAnsiTheme="minorHAnsi"/>
                <w:sz w:val="22"/>
                <w:szCs w:val="22"/>
              </w:rPr>
              <w:t xml:space="preserve">As early as possible before the end of </w:t>
            </w:r>
            <w:r w:rsidR="00846B18">
              <w:rPr>
                <w:rFonts w:asciiTheme="minorHAnsi" w:hAnsiTheme="minorHAnsi"/>
                <w:sz w:val="22"/>
                <w:szCs w:val="22"/>
              </w:rPr>
              <w:t>October</w:t>
            </w:r>
            <w:r>
              <w:rPr>
                <w:rFonts w:asciiTheme="minorHAnsi" w:hAnsiTheme="minorHAnsi"/>
                <w:sz w:val="22"/>
                <w:szCs w:val="22"/>
              </w:rPr>
              <w:t xml:space="preserve"> 2024</w:t>
            </w:r>
          </w:p>
        </w:tc>
        <w:tc>
          <w:tcPr>
            <w:tcW w:w="1360" w:type="dxa"/>
            <w:shd w:val="clear" w:color="auto" w:fill="auto"/>
            <w:vAlign w:val="center"/>
          </w:tcPr>
          <w:p w14:paraId="657554B4" w14:textId="1A104825" w:rsidR="006E17EC" w:rsidRPr="00342F5F" w:rsidRDefault="004C06F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w:t>
            </w:r>
            <w:r w:rsidR="00342F5F">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shd w:val="clear" w:color="auto" w:fill="auto"/>
            <w:vAlign w:val="center"/>
          </w:tcPr>
          <w:p w14:paraId="58A5C5B6" w14:textId="28CF3086" w:rsidR="006E17EC" w:rsidRPr="00342F5F" w:rsidRDefault="00342F5F" w:rsidP="006E17EC">
            <w:pPr>
              <w:pStyle w:val="TableContents"/>
              <w:rPr>
                <w:rFonts w:asciiTheme="minorHAnsi" w:hAnsiTheme="minorHAnsi"/>
                <w:sz w:val="22"/>
                <w:szCs w:val="22"/>
                <w:lang w:eastAsia="en-US"/>
              </w:rPr>
            </w:pPr>
            <w:r>
              <w:rPr>
                <w:rFonts w:asciiTheme="minorHAnsi" w:hAnsiTheme="minorHAnsi"/>
                <w:sz w:val="22"/>
                <w:szCs w:val="22"/>
                <w:lang w:eastAsia="en-US"/>
              </w:rPr>
              <w:t>Full compliance to specs</w:t>
            </w:r>
          </w:p>
        </w:tc>
        <w:tc>
          <w:tcPr>
            <w:tcW w:w="5367" w:type="dxa"/>
            <w:shd w:val="clear" w:color="auto" w:fill="auto"/>
          </w:tcPr>
          <w:p w14:paraId="23A8F695" w14:textId="0D142893" w:rsidR="006E17EC" w:rsidRPr="00342F5F" w:rsidRDefault="00342F5F"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Refer to template 4 </w:t>
            </w:r>
            <w:r w:rsidR="009E3D4C">
              <w:rPr>
                <w:rFonts w:asciiTheme="minorHAnsi" w:hAnsiTheme="minorHAnsi"/>
                <w:sz w:val="22"/>
                <w:szCs w:val="22"/>
              </w:rPr>
              <w:t xml:space="preserve">(Specification) </w:t>
            </w:r>
            <w:r>
              <w:rPr>
                <w:rFonts w:asciiTheme="minorHAnsi" w:hAnsiTheme="minorHAnsi"/>
                <w:sz w:val="22"/>
                <w:szCs w:val="22"/>
              </w:rPr>
              <w:t>for full details</w:t>
            </w:r>
          </w:p>
        </w:tc>
        <w:tc>
          <w:tcPr>
            <w:tcW w:w="1360" w:type="dxa"/>
            <w:shd w:val="clear" w:color="auto" w:fill="auto"/>
            <w:vAlign w:val="center"/>
          </w:tcPr>
          <w:p w14:paraId="240875A4" w14:textId="74965902" w:rsidR="006E17EC" w:rsidRPr="00342F5F" w:rsidRDefault="00846B1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342F5F">
              <w:rPr>
                <w:rFonts w:asciiTheme="minorHAnsi" w:hAnsiTheme="minorHAnsi"/>
                <w:sz w:val="22"/>
                <w:szCs w:val="22"/>
                <w:lang w:eastAsia="en-US"/>
              </w:rPr>
              <w:t>0</w:t>
            </w:r>
          </w:p>
        </w:tc>
      </w:tr>
      <w:tr w:rsidR="006E17EC" w:rsidRPr="00DF2302" w14:paraId="59453870" w14:textId="77777777" w:rsidTr="006E17EC">
        <w:trPr>
          <w:cantSplit/>
          <w:tblHeader/>
        </w:trPr>
        <w:tc>
          <w:tcPr>
            <w:tcW w:w="2430" w:type="dxa"/>
            <w:shd w:val="clear" w:color="auto" w:fill="auto"/>
            <w:vAlign w:val="center"/>
          </w:tcPr>
          <w:p w14:paraId="57F1472D" w14:textId="0D3746F1" w:rsidR="006E17EC" w:rsidRPr="00342F5F" w:rsidRDefault="004C06F1"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Others</w:t>
            </w:r>
          </w:p>
        </w:tc>
        <w:tc>
          <w:tcPr>
            <w:tcW w:w="5367" w:type="dxa"/>
            <w:shd w:val="clear" w:color="auto" w:fill="auto"/>
          </w:tcPr>
          <w:p w14:paraId="77B0EECF" w14:textId="77777777" w:rsidR="00C85BAD" w:rsidRDefault="00FC0291" w:rsidP="004C06F1">
            <w:pPr>
              <w:pStyle w:val="ListParagraph"/>
              <w:numPr>
                <w:ilvl w:val="0"/>
                <w:numId w:val="5"/>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Equipment </w:t>
            </w:r>
            <w:r w:rsidR="004C06F1">
              <w:rPr>
                <w:rFonts w:asciiTheme="minorHAnsi" w:eastAsiaTheme="minorEastAsia" w:hAnsiTheme="minorHAnsi"/>
                <w:color w:val="000000"/>
                <w:sz w:val="22"/>
                <w:lang w:val="en-GB"/>
              </w:rPr>
              <w:t>spare part</w:t>
            </w:r>
            <w:r>
              <w:rPr>
                <w:rFonts w:asciiTheme="minorHAnsi" w:eastAsiaTheme="minorEastAsia" w:hAnsiTheme="minorHAnsi"/>
                <w:color w:val="000000"/>
                <w:sz w:val="22"/>
                <w:lang w:val="en-GB"/>
              </w:rPr>
              <w:t xml:space="preserve"> </w:t>
            </w:r>
            <w:r w:rsidR="004C06F1">
              <w:rPr>
                <w:rFonts w:asciiTheme="minorHAnsi" w:eastAsiaTheme="minorEastAsia" w:hAnsiTheme="minorHAnsi"/>
                <w:color w:val="000000"/>
                <w:sz w:val="22"/>
                <w:lang w:val="en-GB"/>
              </w:rPr>
              <w:t xml:space="preserve">provision </w:t>
            </w:r>
          </w:p>
          <w:p w14:paraId="375ED5B7" w14:textId="3BD2F09C" w:rsidR="004C06F1" w:rsidRPr="00C85BAD" w:rsidRDefault="004C06F1" w:rsidP="004C06F1">
            <w:pPr>
              <w:pStyle w:val="ListParagraph"/>
              <w:numPr>
                <w:ilvl w:val="0"/>
                <w:numId w:val="5"/>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Warranty</w:t>
            </w:r>
          </w:p>
        </w:tc>
        <w:tc>
          <w:tcPr>
            <w:tcW w:w="1360" w:type="dxa"/>
            <w:shd w:val="clear" w:color="auto" w:fill="auto"/>
            <w:vAlign w:val="center"/>
          </w:tcPr>
          <w:p w14:paraId="4C399CE7" w14:textId="554DE467" w:rsidR="006E17EC" w:rsidRPr="00342F5F" w:rsidRDefault="00846B1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FC0291">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59C66D04"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3174554D" w14:textId="77777777" w:rsidR="00342F5F" w:rsidRDefault="00342F5F" w:rsidP="00DF62DC">
      <w:pPr>
        <w:spacing w:before="120"/>
        <w:rPr>
          <w:rFonts w:ascii="Calibri" w:hAnsi="Calibri" w:cs="Calibri"/>
          <w:lang w:val="en-GB" w:eastAsia="ko-KR"/>
        </w:rPr>
      </w:pPr>
      <w:bookmarkStart w:id="11" w:name="_Hlk26879176"/>
    </w:p>
    <w:p w14:paraId="56F93CCB" w14:textId="77777777" w:rsidR="00342F5F" w:rsidRDefault="00342F5F" w:rsidP="00DF62DC">
      <w:pPr>
        <w:spacing w:before="120"/>
        <w:rPr>
          <w:rFonts w:ascii="Calibri" w:hAnsi="Calibri" w:cs="Calibri"/>
          <w:lang w:val="en-GB" w:eastAsia="ko-KR"/>
        </w:rPr>
      </w:pPr>
    </w:p>
    <w:p w14:paraId="329E1F13" w14:textId="77777777" w:rsidR="00342F5F" w:rsidRDefault="00342F5F" w:rsidP="00DF62DC">
      <w:pPr>
        <w:spacing w:before="120"/>
        <w:rPr>
          <w:rFonts w:ascii="Calibri" w:hAnsi="Calibri" w:cs="Calibri"/>
          <w:lang w:val="en-GB" w:eastAsia="ko-KR"/>
        </w:rPr>
      </w:pPr>
    </w:p>
    <w:p w14:paraId="771AE1E2" w14:textId="77777777" w:rsidR="00342F5F" w:rsidRDefault="00342F5F" w:rsidP="00DF62DC">
      <w:pPr>
        <w:spacing w:before="120"/>
        <w:rPr>
          <w:rFonts w:ascii="Calibri" w:hAnsi="Calibri" w:cs="Calibri"/>
          <w:lang w:val="en-GB" w:eastAsia="ko-KR"/>
        </w:rPr>
      </w:pPr>
    </w:p>
    <w:p w14:paraId="5D588DF7" w14:textId="77777777" w:rsidR="00342F5F" w:rsidRDefault="00342F5F" w:rsidP="00DF62DC">
      <w:pPr>
        <w:spacing w:before="120"/>
        <w:rPr>
          <w:rFonts w:ascii="Calibri" w:hAnsi="Calibri" w:cs="Calibri"/>
          <w:lang w:val="en-GB" w:eastAsia="ko-KR"/>
        </w:rPr>
      </w:pPr>
    </w:p>
    <w:p w14:paraId="294B281B" w14:textId="77777777" w:rsidR="00342F5F" w:rsidRDefault="00342F5F" w:rsidP="00DF62DC">
      <w:pPr>
        <w:spacing w:before="120"/>
        <w:rPr>
          <w:rFonts w:ascii="Calibri" w:hAnsi="Calibri" w:cs="Calibri"/>
          <w:lang w:val="en-GB" w:eastAsia="ko-KR"/>
        </w:rPr>
      </w:pPr>
    </w:p>
    <w:p w14:paraId="434E5273" w14:textId="77777777" w:rsidR="00342F5F" w:rsidRDefault="00342F5F" w:rsidP="00DF62DC">
      <w:pPr>
        <w:spacing w:before="120"/>
        <w:rPr>
          <w:rFonts w:ascii="Calibri" w:hAnsi="Calibri" w:cs="Calibri"/>
          <w:lang w:val="en-GB" w:eastAsia="ko-KR"/>
        </w:rPr>
      </w:pPr>
    </w:p>
    <w:p w14:paraId="2EBDD9EC" w14:textId="77777777" w:rsidR="00342F5F" w:rsidRDefault="00342F5F" w:rsidP="00DF62DC">
      <w:pPr>
        <w:spacing w:before="120"/>
        <w:rPr>
          <w:rFonts w:ascii="Calibri" w:hAnsi="Calibri" w:cs="Calibri"/>
          <w:lang w:val="en-GB" w:eastAsia="ko-KR"/>
        </w:rPr>
      </w:pPr>
    </w:p>
    <w:p w14:paraId="66FB563C" w14:textId="77777777" w:rsidR="00342F5F" w:rsidRDefault="00342F5F" w:rsidP="00DF62DC">
      <w:pPr>
        <w:spacing w:before="120"/>
        <w:rPr>
          <w:rFonts w:ascii="Calibri" w:hAnsi="Calibri" w:cs="Calibri"/>
          <w:lang w:val="en-GB" w:eastAsia="ko-KR"/>
        </w:rPr>
      </w:pPr>
    </w:p>
    <w:p w14:paraId="0E20DD74" w14:textId="00DBC1E8" w:rsidR="0060546A" w:rsidRPr="00DF2302" w:rsidRDefault="00DF62DC" w:rsidP="00DF62DC">
      <w:pPr>
        <w:spacing w:before="120"/>
        <w:rPr>
          <w:rFonts w:ascii="Calibri" w:hAnsi="Calibri" w:cs="Calibri"/>
          <w:lang w:val="en-GB" w:eastAsia="ko-KR"/>
        </w:rPr>
      </w:pPr>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4A41C" w14:textId="77777777" w:rsidR="00AD2B89" w:rsidRDefault="00AD2B89">
      <w:r>
        <w:separator/>
      </w:r>
    </w:p>
  </w:endnote>
  <w:endnote w:type="continuationSeparator" w:id="0">
    <w:p w14:paraId="3CD9736F" w14:textId="77777777" w:rsidR="00AD2B89" w:rsidRDefault="00AD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5616D" w:rsidRPr="0015616D">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5616D" w:rsidRPr="0015616D">
      <w:rPr>
        <w:noProof/>
        <w:color w:val="17365D" w:themeColor="text2" w:themeShade="BF"/>
        <w:lang w:val="sv-SE"/>
      </w:rPr>
      <w:t>4</w:t>
    </w:r>
    <w:r>
      <w:rPr>
        <w:color w:val="17365D" w:themeColor="text2" w:themeShade="BF"/>
      </w:rPr>
      <w:fldChar w:fldCharType="end"/>
    </w:r>
  </w:p>
  <w:p w14:paraId="213B5D63" w14:textId="39F7437E" w:rsidR="00D15CF2" w:rsidRDefault="004878F3" w:rsidP="004878F3">
    <w:pPr>
      <w:pStyle w:val="Footer"/>
    </w:pPr>
    <w:r>
      <w:fldChar w:fldCharType="begin"/>
    </w:r>
    <w:r>
      <w:instrText xml:space="preserve"> DATE \@ "yyyy-MM-dd" </w:instrText>
    </w:r>
    <w:r>
      <w:fldChar w:fldCharType="separate"/>
    </w:r>
    <w:r w:rsidR="00785E33">
      <w:rPr>
        <w:noProof/>
      </w:rPr>
      <w:t>2024-08-01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C5AFB" w14:textId="77777777" w:rsidR="00AD2B89" w:rsidRDefault="00AD2B89">
      <w:r>
        <w:separator/>
      </w:r>
    </w:p>
  </w:footnote>
  <w:footnote w:type="continuationSeparator" w:id="0">
    <w:p w14:paraId="517E7AEA" w14:textId="77777777" w:rsidR="00AD2B89" w:rsidRDefault="00AD2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00261B1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D32AEA">
      <w:rPr>
        <w:rStyle w:val="Strong"/>
      </w:rPr>
      <w:t>25</w:t>
    </w:r>
    <w:r w:rsidRPr="00AD3DBB">
      <w:rPr>
        <w:rStyle w:val="Strong"/>
      </w:rPr>
      <w:t>-</w:t>
    </w:r>
    <w:r w:rsidR="0015616D">
      <w:rPr>
        <w:rStyle w:val="Strong"/>
      </w:rPr>
      <w:t>G007</w:t>
    </w:r>
    <w:r w:rsidRPr="00AD3DBB">
      <w:rPr>
        <w:rStyle w:val="Strong"/>
      </w:rPr>
      <w:t>-</w:t>
    </w:r>
    <w:r w:rsidR="00D32AEA">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1B64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53981"/>
    <w:multiLevelType w:val="hybridMultilevel"/>
    <w:tmpl w:val="7890AB9A"/>
    <w:lvl w:ilvl="0" w:tplc="0EF64F02">
      <w:numFmt w:val="bullet"/>
      <w:lvlText w:val="-"/>
      <w:lvlJc w:val="left"/>
      <w:pPr>
        <w:ind w:left="2520" w:hanging="360"/>
      </w:pPr>
      <w:rPr>
        <w:rFonts w:ascii="Calibri" w:eastAsia="Malgun Gothic" w:hAnsi="Calibri" w:cs="Calibri" w:hint="default"/>
      </w:rPr>
    </w:lvl>
    <w:lvl w:ilvl="1" w:tplc="20000003" w:tentative="1">
      <w:start w:val="1"/>
      <w:numFmt w:val="bullet"/>
      <w:lvlText w:val="o"/>
      <w:lvlJc w:val="left"/>
      <w:pPr>
        <w:ind w:left="3240" w:hanging="360"/>
      </w:pPr>
      <w:rPr>
        <w:rFonts w:ascii="Courier New" w:hAnsi="Courier New" w:cs="Courier New" w:hint="default"/>
      </w:rPr>
    </w:lvl>
    <w:lvl w:ilvl="2" w:tplc="20000005" w:tentative="1">
      <w:start w:val="1"/>
      <w:numFmt w:val="bullet"/>
      <w:lvlText w:val=""/>
      <w:lvlJc w:val="left"/>
      <w:pPr>
        <w:ind w:left="3960" w:hanging="360"/>
      </w:pPr>
      <w:rPr>
        <w:rFonts w:ascii="Wingdings" w:hAnsi="Wingdings" w:hint="default"/>
      </w:rPr>
    </w:lvl>
    <w:lvl w:ilvl="3" w:tplc="20000001" w:tentative="1">
      <w:start w:val="1"/>
      <w:numFmt w:val="bullet"/>
      <w:lvlText w:val=""/>
      <w:lvlJc w:val="left"/>
      <w:pPr>
        <w:ind w:left="4680" w:hanging="360"/>
      </w:pPr>
      <w:rPr>
        <w:rFonts w:ascii="Symbol" w:hAnsi="Symbol" w:hint="default"/>
      </w:rPr>
    </w:lvl>
    <w:lvl w:ilvl="4" w:tplc="20000003" w:tentative="1">
      <w:start w:val="1"/>
      <w:numFmt w:val="bullet"/>
      <w:lvlText w:val="o"/>
      <w:lvlJc w:val="left"/>
      <w:pPr>
        <w:ind w:left="5400" w:hanging="360"/>
      </w:pPr>
      <w:rPr>
        <w:rFonts w:ascii="Courier New" w:hAnsi="Courier New" w:cs="Courier New" w:hint="default"/>
      </w:rPr>
    </w:lvl>
    <w:lvl w:ilvl="5" w:tplc="20000005" w:tentative="1">
      <w:start w:val="1"/>
      <w:numFmt w:val="bullet"/>
      <w:lvlText w:val=""/>
      <w:lvlJc w:val="left"/>
      <w:pPr>
        <w:ind w:left="6120" w:hanging="360"/>
      </w:pPr>
      <w:rPr>
        <w:rFonts w:ascii="Wingdings" w:hAnsi="Wingdings" w:hint="default"/>
      </w:rPr>
    </w:lvl>
    <w:lvl w:ilvl="6" w:tplc="20000001" w:tentative="1">
      <w:start w:val="1"/>
      <w:numFmt w:val="bullet"/>
      <w:lvlText w:val=""/>
      <w:lvlJc w:val="left"/>
      <w:pPr>
        <w:ind w:left="6840" w:hanging="360"/>
      </w:pPr>
      <w:rPr>
        <w:rFonts w:ascii="Symbol" w:hAnsi="Symbol" w:hint="default"/>
      </w:rPr>
    </w:lvl>
    <w:lvl w:ilvl="7" w:tplc="20000003" w:tentative="1">
      <w:start w:val="1"/>
      <w:numFmt w:val="bullet"/>
      <w:lvlText w:val="o"/>
      <w:lvlJc w:val="left"/>
      <w:pPr>
        <w:ind w:left="7560" w:hanging="360"/>
      </w:pPr>
      <w:rPr>
        <w:rFonts w:ascii="Courier New" w:hAnsi="Courier New" w:cs="Courier New" w:hint="default"/>
      </w:rPr>
    </w:lvl>
    <w:lvl w:ilvl="8" w:tplc="20000005" w:tentative="1">
      <w:start w:val="1"/>
      <w:numFmt w:val="bullet"/>
      <w:lvlText w:val=""/>
      <w:lvlJc w:val="left"/>
      <w:pPr>
        <w:ind w:left="82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A58259E"/>
    <w:multiLevelType w:val="hybridMultilevel"/>
    <w:tmpl w:val="B60A4792"/>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C05805"/>
    <w:multiLevelType w:val="hybridMultilevel"/>
    <w:tmpl w:val="24CC2C08"/>
    <w:lvl w:ilvl="0" w:tplc="2000000D">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84558398">
    <w:abstractNumId w:val="3"/>
  </w:num>
  <w:num w:numId="2" w16cid:durableId="212931090">
    <w:abstractNumId w:val="10"/>
  </w:num>
  <w:num w:numId="3" w16cid:durableId="1922333106">
    <w:abstractNumId w:val="8"/>
  </w:num>
  <w:num w:numId="4" w16cid:durableId="1161971615">
    <w:abstractNumId w:val="7"/>
  </w:num>
  <w:num w:numId="5" w16cid:durableId="1877084354">
    <w:abstractNumId w:val="0"/>
  </w:num>
  <w:num w:numId="6" w16cid:durableId="1805001555">
    <w:abstractNumId w:val="6"/>
  </w:num>
  <w:num w:numId="7" w16cid:durableId="1641959386">
    <w:abstractNumId w:val="2"/>
  </w:num>
  <w:num w:numId="8" w16cid:durableId="933904163">
    <w:abstractNumId w:val="5"/>
  </w:num>
  <w:num w:numId="9" w16cid:durableId="1537548749">
    <w:abstractNumId w:val="9"/>
  </w:num>
  <w:num w:numId="10" w16cid:durableId="1776825137">
    <w:abstractNumId w:val="4"/>
  </w:num>
  <w:num w:numId="11" w16cid:durableId="67774439">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1259"/>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BA6"/>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3A1"/>
    <w:rsid w:val="000E1CA4"/>
    <w:rsid w:val="000E254E"/>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5083"/>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16D"/>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8D"/>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2F64"/>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2F5F"/>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8C1"/>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6F1"/>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756"/>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5F59"/>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25"/>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4BD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37803"/>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E33"/>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18"/>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35D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0A13"/>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3D4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B89"/>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5BAD"/>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2E0"/>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2AEA"/>
    <w:rsid w:val="00D33558"/>
    <w:rsid w:val="00D33B65"/>
    <w:rsid w:val="00D346BC"/>
    <w:rsid w:val="00D3562C"/>
    <w:rsid w:val="00D361BA"/>
    <w:rsid w:val="00D36DEB"/>
    <w:rsid w:val="00D36F70"/>
    <w:rsid w:val="00D40964"/>
    <w:rsid w:val="00D4199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03B2"/>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4F22"/>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C11"/>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291"/>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D547EEDA-E0AD-4BAC-B416-725F3B2BA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A41F72-11E4-4187-A939-F91219EF2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710</Words>
  <Characters>4050</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4751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2016-10-18T02:57:00Z</cp:lastPrinted>
  <dcterms:created xsi:type="dcterms:W3CDTF">2024-07-30T00:14:00Z</dcterms:created>
  <dcterms:modified xsi:type="dcterms:W3CDTF">2024-08-01T02:07:00Z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